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A1" w:rsidRPr="00300DA1" w:rsidRDefault="00300DA1" w:rsidP="00300DA1">
      <w:pPr>
        <w:ind w:right="284" w:firstLine="709"/>
        <w:jc w:val="center"/>
        <w:rPr>
          <w:sz w:val="16"/>
          <w:szCs w:val="16"/>
        </w:rPr>
      </w:pPr>
      <w:r w:rsidRPr="00300DA1">
        <w:rPr>
          <w:sz w:val="16"/>
          <w:szCs w:val="16"/>
        </w:rPr>
        <w:t xml:space="preserve">ТИПОВАЯ ФОРМА </w:t>
      </w:r>
    </w:p>
    <w:p w:rsidR="00300DA1" w:rsidRPr="00300DA1" w:rsidRDefault="00300DA1" w:rsidP="00300DA1">
      <w:pPr>
        <w:ind w:right="284" w:firstLine="709"/>
        <w:jc w:val="center"/>
        <w:rPr>
          <w:sz w:val="16"/>
          <w:szCs w:val="16"/>
        </w:rPr>
      </w:pPr>
      <w:r w:rsidRPr="00300DA1">
        <w:rPr>
          <w:sz w:val="16"/>
          <w:szCs w:val="16"/>
        </w:rPr>
        <w:t>ДОГОВОРА</w:t>
      </w:r>
      <w:r w:rsidRPr="00300DA1">
        <w:rPr>
          <w:i/>
          <w:sz w:val="16"/>
          <w:szCs w:val="16"/>
        </w:rPr>
        <w:t xml:space="preserve"> </w:t>
      </w:r>
      <w:r w:rsidRPr="00300DA1">
        <w:rPr>
          <w:sz w:val="16"/>
          <w:szCs w:val="16"/>
        </w:rPr>
        <w:t xml:space="preserve">БАНКОВСКОГО СЧЕТА </w:t>
      </w:r>
    </w:p>
    <w:p w:rsidR="00300DA1" w:rsidRPr="00300DA1" w:rsidRDefault="00300DA1" w:rsidP="00300DA1">
      <w:pPr>
        <w:ind w:right="284" w:firstLine="709"/>
        <w:jc w:val="center"/>
        <w:rPr>
          <w:sz w:val="16"/>
          <w:szCs w:val="16"/>
        </w:rPr>
      </w:pPr>
      <w:r w:rsidRPr="00300DA1">
        <w:rPr>
          <w:sz w:val="16"/>
          <w:szCs w:val="16"/>
        </w:rPr>
        <w:t>В ИНОСТРАННОЙ ВАЛЮТЕ</w:t>
      </w:r>
      <w:proofErr w:type="gramStart"/>
      <w:r w:rsidRPr="00300DA1">
        <w:rPr>
          <w:sz w:val="16"/>
          <w:szCs w:val="16"/>
        </w:rPr>
        <w:t xml:space="preserve"> (__________)</w:t>
      </w:r>
      <w:proofErr w:type="gramEnd"/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 ЮРИДИЧЕСКОГО ЛИЦА, СОЗДАННОГО В СООТВЕТСТВИИ С ЗАКОНОДАТЕЛЬСТВОМ РОССИЙСКОЙ ФЕДЕРАЦИИ,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ИНДИВИДУАЛЬНОГО ПРЕДПРИНИМАТЕЛЯ,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ФИЗИЧЕСКОГО ЛИЦА, ЗАНИМАЮЩЕГОСЯ В СООТВЕТСТВИИ С ЗАКОНОДАТЕЛЬСТВОМ РОССИЙСКОЙ ФЕДЕРАЦИИ ЧАСТНОЙ ПРАКТИКОЙ,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ЮРИДИЧЕСКОГО ЛИЦА, СОЗДАННОГО В СООТВЕТСТВИИ С ЗАКОНОДАТЕЛЬСТВОМ ИНОСТРАННОГО ГОСУДАРСТВА И ИМЕЮЩЕГО МЕСТОНАХОЖДЕНИЕ ЗА ПРЕДЕЛАМИ ТЕРРИТОРИИ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РОССИЙСКОЙ ФЕДЕРАЦИИ (В ТОМ ЧИСЛЕ </w:t>
      </w:r>
      <w:proofErr w:type="gramStart"/>
      <w:r w:rsidRPr="00300DA1">
        <w:rPr>
          <w:sz w:val="16"/>
          <w:szCs w:val="16"/>
        </w:rPr>
        <w:t>ДЕЙСТВУЮЩЕГО</w:t>
      </w:r>
      <w:proofErr w:type="gramEnd"/>
      <w:r w:rsidRPr="00300DA1">
        <w:rPr>
          <w:sz w:val="16"/>
          <w:szCs w:val="16"/>
        </w:rPr>
        <w:t xml:space="preserve"> В ЛИЦЕ СВОИХ ПРЕДСТАВИТЕЛЬСТВ И/ИЛИ ФИЛИАЛОВ, ЗАРЕГИСТРИРОВАННЫХ НА ТЕРРИТОРИИ РОССИЙСКОЙ ФЕДЕРАЦИИ),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А ТАКЖЕ ИНОСТРАННОЙ СТРУКТУРЫ БЕЗ ОБРАЗОВАНИЯ ЮРИДИЧЕСКОГО ЛИЦА  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 (КРОМЕ КРЕДИТНЫХ ОРГАНИЗАЦИЙ)</w:t>
      </w:r>
    </w:p>
    <w:p w:rsidR="00300DA1" w:rsidRPr="00300DA1" w:rsidRDefault="00300DA1" w:rsidP="00300DA1">
      <w:pPr>
        <w:ind w:right="284" w:firstLine="709"/>
        <w:jc w:val="center"/>
        <w:rPr>
          <w:sz w:val="16"/>
          <w:szCs w:val="16"/>
        </w:rPr>
      </w:pPr>
    </w:p>
    <w:p w:rsidR="00300DA1" w:rsidRPr="00300DA1" w:rsidRDefault="00300DA1" w:rsidP="00300DA1">
      <w:pPr>
        <w:ind w:right="284" w:firstLine="709"/>
        <w:jc w:val="center"/>
        <w:rPr>
          <w:sz w:val="16"/>
          <w:szCs w:val="16"/>
        </w:rPr>
      </w:pPr>
    </w:p>
    <w:p w:rsidR="00300DA1" w:rsidRPr="00300DA1" w:rsidRDefault="00300DA1" w:rsidP="00300DA1">
      <w:pPr>
        <w:pStyle w:val="2"/>
        <w:rPr>
          <w:color w:val="auto"/>
          <w:sz w:val="16"/>
          <w:szCs w:val="16"/>
        </w:rPr>
      </w:pPr>
    </w:p>
    <w:p w:rsidR="00300DA1" w:rsidRPr="00300DA1" w:rsidRDefault="00300DA1" w:rsidP="00300DA1">
      <w:pPr>
        <w:pStyle w:val="2"/>
        <w:rPr>
          <w:color w:val="auto"/>
          <w:sz w:val="16"/>
          <w:szCs w:val="16"/>
        </w:rPr>
      </w:pPr>
      <w:r w:rsidRPr="00300DA1">
        <w:rPr>
          <w:color w:val="auto"/>
          <w:sz w:val="16"/>
          <w:szCs w:val="16"/>
        </w:rPr>
        <w:t>ДОГОВОР №_________</w:t>
      </w:r>
    </w:p>
    <w:p w:rsidR="00300DA1" w:rsidRPr="00300DA1" w:rsidRDefault="00300DA1" w:rsidP="00300DA1">
      <w:pPr>
        <w:ind w:right="284" w:firstLine="709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банковского счета в иностранной валюте</w:t>
      </w:r>
      <w:proofErr w:type="gramStart"/>
      <w:r w:rsidRPr="00300DA1">
        <w:rPr>
          <w:b/>
          <w:sz w:val="16"/>
          <w:szCs w:val="16"/>
        </w:rPr>
        <w:t xml:space="preserve"> (__________)</w:t>
      </w:r>
      <w:proofErr w:type="gramEnd"/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юридического лица, созданного в соответствии с законодательством Российской Федерации,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индивидуального предпринимателя,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физического лица, занимающегося в соответствии с законодательством Российской Федерации частной практикой,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юридического лица, созданного в соответствии с законодательством иностранного государства и имеющего местонахождение за пределами территории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российской федерации (в том числе </w:t>
      </w:r>
      <w:proofErr w:type="gramStart"/>
      <w:r w:rsidRPr="00300DA1">
        <w:rPr>
          <w:sz w:val="16"/>
          <w:szCs w:val="16"/>
        </w:rPr>
        <w:t>действующего</w:t>
      </w:r>
      <w:proofErr w:type="gramEnd"/>
      <w:r w:rsidRPr="00300DA1">
        <w:rPr>
          <w:sz w:val="16"/>
          <w:szCs w:val="16"/>
        </w:rPr>
        <w:t xml:space="preserve"> в лице своих представительств и/или филиалов, зарегистрированных на территории Российской Федерации),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а также иностранной структуры без образования юридического лица   </w:t>
      </w:r>
    </w:p>
    <w:p w:rsidR="00300DA1" w:rsidRPr="00300DA1" w:rsidRDefault="00300DA1" w:rsidP="00300DA1">
      <w:pPr>
        <w:pStyle w:val="a3"/>
        <w:ind w:right="-2"/>
        <w:rPr>
          <w:sz w:val="16"/>
          <w:szCs w:val="16"/>
        </w:rPr>
      </w:pPr>
      <w:r w:rsidRPr="00300DA1">
        <w:rPr>
          <w:sz w:val="16"/>
          <w:szCs w:val="16"/>
        </w:rPr>
        <w:t xml:space="preserve"> (кроме кредитных организаций)</w:t>
      </w:r>
    </w:p>
    <w:p w:rsidR="00300DA1" w:rsidRPr="00300DA1" w:rsidRDefault="00300DA1" w:rsidP="00300DA1">
      <w:pPr>
        <w:ind w:right="284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right="284" w:firstLine="709"/>
        <w:rPr>
          <w:sz w:val="16"/>
          <w:szCs w:val="16"/>
        </w:rPr>
      </w:pPr>
    </w:p>
    <w:p w:rsidR="00300DA1" w:rsidRPr="00300DA1" w:rsidRDefault="00300DA1" w:rsidP="00300DA1">
      <w:pPr>
        <w:ind w:right="28"/>
        <w:rPr>
          <w:sz w:val="16"/>
          <w:szCs w:val="16"/>
        </w:rPr>
      </w:pPr>
      <w:r w:rsidRPr="00300DA1">
        <w:rPr>
          <w:sz w:val="16"/>
          <w:szCs w:val="16"/>
        </w:rPr>
        <w:t>г. __________                                                                                       «_____»_______________ 200___ г.</w:t>
      </w:r>
    </w:p>
    <w:p w:rsidR="00300DA1" w:rsidRPr="00300DA1" w:rsidRDefault="00300DA1" w:rsidP="00300DA1">
      <w:pPr>
        <w:ind w:right="28" w:firstLine="709"/>
        <w:rPr>
          <w:sz w:val="16"/>
          <w:szCs w:val="16"/>
        </w:rPr>
      </w:pPr>
    </w:p>
    <w:p w:rsidR="00300DA1" w:rsidRPr="00300DA1" w:rsidRDefault="00300DA1" w:rsidP="00300DA1">
      <w:pPr>
        <w:ind w:right="28" w:firstLine="709"/>
        <w:rPr>
          <w:sz w:val="16"/>
          <w:szCs w:val="16"/>
        </w:rPr>
      </w:pPr>
      <w:r w:rsidRPr="00300DA1">
        <w:rPr>
          <w:sz w:val="16"/>
          <w:szCs w:val="16"/>
        </w:rPr>
        <w:t>АКЦИОНЕРНОЕ ОБЩЕСТВО «ГУТА-БАНК», именуемый в дальнейшем «Банк», в лице ______________________________________</w:t>
      </w:r>
    </w:p>
    <w:p w:rsidR="00300DA1" w:rsidRPr="00300DA1" w:rsidRDefault="00300DA1" w:rsidP="00300DA1">
      <w:pPr>
        <w:ind w:right="28"/>
        <w:rPr>
          <w:sz w:val="16"/>
          <w:szCs w:val="16"/>
        </w:rPr>
      </w:pPr>
      <w:r w:rsidRPr="00300DA1">
        <w:rPr>
          <w:sz w:val="16"/>
          <w:szCs w:val="16"/>
        </w:rPr>
        <w:t xml:space="preserve">______________________________________________________________________________________, </w:t>
      </w:r>
    </w:p>
    <w:p w:rsidR="00300DA1" w:rsidRPr="00300DA1" w:rsidRDefault="00300DA1" w:rsidP="00300DA1">
      <w:pPr>
        <w:ind w:right="28"/>
        <w:rPr>
          <w:sz w:val="16"/>
          <w:szCs w:val="16"/>
        </w:rPr>
      </w:pPr>
      <w:proofErr w:type="gramStart"/>
      <w:r w:rsidRPr="00300DA1">
        <w:rPr>
          <w:sz w:val="16"/>
          <w:szCs w:val="16"/>
        </w:rPr>
        <w:t>действующего</w:t>
      </w:r>
      <w:proofErr w:type="gramEnd"/>
      <w:r w:rsidRPr="00300DA1">
        <w:rPr>
          <w:sz w:val="16"/>
          <w:szCs w:val="16"/>
        </w:rPr>
        <w:t xml:space="preserve"> на о</w:t>
      </w:r>
      <w:r w:rsidRPr="00300DA1">
        <w:rPr>
          <w:sz w:val="16"/>
          <w:szCs w:val="16"/>
        </w:rPr>
        <w:t>с</w:t>
      </w:r>
      <w:r w:rsidRPr="00300DA1">
        <w:rPr>
          <w:sz w:val="16"/>
          <w:szCs w:val="16"/>
        </w:rPr>
        <w:t xml:space="preserve">новании _____________________________________________________________, </w:t>
      </w:r>
    </w:p>
    <w:p w:rsidR="00300DA1" w:rsidRPr="00300DA1" w:rsidRDefault="00300DA1" w:rsidP="00300DA1">
      <w:pPr>
        <w:ind w:right="28"/>
        <w:rPr>
          <w:sz w:val="16"/>
          <w:szCs w:val="16"/>
        </w:rPr>
      </w:pPr>
      <w:r w:rsidRPr="00300DA1">
        <w:rPr>
          <w:sz w:val="16"/>
          <w:szCs w:val="16"/>
        </w:rPr>
        <w:t>с о</w:t>
      </w:r>
      <w:r w:rsidRPr="00300DA1">
        <w:rPr>
          <w:sz w:val="16"/>
          <w:szCs w:val="16"/>
        </w:rPr>
        <w:t>д</w:t>
      </w:r>
      <w:r w:rsidRPr="00300DA1">
        <w:rPr>
          <w:sz w:val="16"/>
          <w:szCs w:val="16"/>
        </w:rPr>
        <w:t>ной стороны,  и _____________________________________________________________________,</w:t>
      </w:r>
    </w:p>
    <w:p w:rsidR="00300DA1" w:rsidRPr="00300DA1" w:rsidRDefault="00300DA1" w:rsidP="00300DA1">
      <w:pPr>
        <w:ind w:right="28" w:firstLine="709"/>
        <w:jc w:val="center"/>
        <w:rPr>
          <w:sz w:val="16"/>
          <w:szCs w:val="16"/>
        </w:rPr>
      </w:pPr>
      <w:r w:rsidRPr="00300DA1">
        <w:rPr>
          <w:sz w:val="16"/>
          <w:szCs w:val="16"/>
        </w:rPr>
        <w:t>(наименование Клиента)</w:t>
      </w:r>
    </w:p>
    <w:p w:rsidR="00300DA1" w:rsidRPr="00300DA1" w:rsidRDefault="00300DA1" w:rsidP="00300DA1">
      <w:pPr>
        <w:ind w:right="28"/>
        <w:rPr>
          <w:sz w:val="16"/>
          <w:szCs w:val="16"/>
        </w:rPr>
      </w:pPr>
      <w:r w:rsidRPr="00300DA1">
        <w:rPr>
          <w:sz w:val="16"/>
          <w:szCs w:val="16"/>
        </w:rPr>
        <w:t>именуемое в дальнейшем «Клиент», в лице _________________________________________________,</w:t>
      </w:r>
    </w:p>
    <w:p w:rsidR="00300DA1" w:rsidRPr="00300DA1" w:rsidRDefault="00300DA1" w:rsidP="00300DA1">
      <w:pPr>
        <w:ind w:right="28" w:firstLine="709"/>
        <w:jc w:val="center"/>
        <w:rPr>
          <w:sz w:val="16"/>
          <w:szCs w:val="16"/>
        </w:rPr>
      </w:pPr>
      <w:r w:rsidRPr="00300DA1">
        <w:rPr>
          <w:sz w:val="16"/>
          <w:szCs w:val="16"/>
        </w:rPr>
        <w:t>(должность, Ф.И.О.)</w:t>
      </w:r>
    </w:p>
    <w:p w:rsidR="00300DA1" w:rsidRPr="00300DA1" w:rsidRDefault="00300DA1" w:rsidP="00300DA1">
      <w:pPr>
        <w:ind w:right="28"/>
        <w:jc w:val="center"/>
        <w:rPr>
          <w:sz w:val="16"/>
          <w:szCs w:val="16"/>
        </w:rPr>
      </w:pPr>
      <w:r w:rsidRPr="00300DA1">
        <w:rPr>
          <w:sz w:val="16"/>
          <w:szCs w:val="16"/>
        </w:rPr>
        <w:t>_______________________________________________________________________________________________________________________</w:t>
      </w:r>
    </w:p>
    <w:p w:rsidR="00300DA1" w:rsidRPr="00300DA1" w:rsidRDefault="00300DA1" w:rsidP="00300DA1">
      <w:pPr>
        <w:ind w:right="28"/>
        <w:rPr>
          <w:sz w:val="16"/>
          <w:szCs w:val="16"/>
        </w:rPr>
      </w:pPr>
      <w:proofErr w:type="gramStart"/>
      <w:r w:rsidRPr="00300DA1">
        <w:rPr>
          <w:sz w:val="16"/>
          <w:szCs w:val="16"/>
        </w:rPr>
        <w:t>действующего</w:t>
      </w:r>
      <w:proofErr w:type="gramEnd"/>
      <w:r w:rsidRPr="00300DA1">
        <w:rPr>
          <w:sz w:val="16"/>
          <w:szCs w:val="16"/>
        </w:rPr>
        <w:t xml:space="preserve"> на основании _____________________________________________________________,</w:t>
      </w:r>
    </w:p>
    <w:p w:rsidR="00300DA1" w:rsidRPr="00300DA1" w:rsidRDefault="00300DA1" w:rsidP="00300DA1">
      <w:pPr>
        <w:ind w:right="28"/>
        <w:rPr>
          <w:sz w:val="16"/>
          <w:szCs w:val="16"/>
        </w:rPr>
      </w:pPr>
      <w:r w:rsidRPr="00300DA1">
        <w:rPr>
          <w:sz w:val="16"/>
          <w:szCs w:val="16"/>
        </w:rPr>
        <w:t>с другой стороны, заключили настоящий договор (далее – Договор) о нижеследу</w:t>
      </w:r>
      <w:r w:rsidRPr="00300DA1">
        <w:rPr>
          <w:sz w:val="16"/>
          <w:szCs w:val="16"/>
        </w:rPr>
        <w:t>ю</w:t>
      </w:r>
      <w:r w:rsidRPr="00300DA1">
        <w:rPr>
          <w:sz w:val="16"/>
          <w:szCs w:val="16"/>
        </w:rPr>
        <w:t>щем:</w:t>
      </w:r>
    </w:p>
    <w:p w:rsidR="00300DA1" w:rsidRPr="00300DA1" w:rsidRDefault="00300DA1" w:rsidP="00300DA1">
      <w:pPr>
        <w:ind w:right="284" w:firstLine="709"/>
        <w:rPr>
          <w:sz w:val="16"/>
          <w:szCs w:val="16"/>
        </w:rPr>
      </w:pPr>
    </w:p>
    <w:p w:rsidR="00300DA1" w:rsidRPr="00300DA1" w:rsidRDefault="00300DA1" w:rsidP="00300DA1">
      <w:pPr>
        <w:ind w:right="284" w:firstLine="709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 xml:space="preserve">1. ПРЕДМЕТ ДОГОВОРА </w:t>
      </w:r>
    </w:p>
    <w:p w:rsidR="00300DA1" w:rsidRPr="00300DA1" w:rsidRDefault="00300DA1" w:rsidP="00300DA1">
      <w:pPr>
        <w:ind w:right="28" w:firstLine="708"/>
        <w:rPr>
          <w:sz w:val="16"/>
          <w:szCs w:val="16"/>
        </w:rPr>
      </w:pPr>
      <w:r w:rsidRPr="00300DA1">
        <w:rPr>
          <w:sz w:val="16"/>
          <w:szCs w:val="16"/>
        </w:rPr>
        <w:t>1.1.Банк открывает Клиенту банковский счет № ________________________________ в иностранной в</w:t>
      </w:r>
      <w:r w:rsidRPr="00300DA1">
        <w:rPr>
          <w:sz w:val="16"/>
          <w:szCs w:val="16"/>
        </w:rPr>
        <w:t>а</w:t>
      </w:r>
      <w:r w:rsidRPr="00300DA1">
        <w:rPr>
          <w:sz w:val="16"/>
          <w:szCs w:val="16"/>
        </w:rPr>
        <w:t>люте</w:t>
      </w:r>
      <w:proofErr w:type="gramStart"/>
      <w:r w:rsidRPr="00300DA1">
        <w:rPr>
          <w:sz w:val="16"/>
          <w:szCs w:val="16"/>
        </w:rPr>
        <w:t xml:space="preserve"> (________) (</w:t>
      </w:r>
      <w:proofErr w:type="gramEnd"/>
      <w:r w:rsidRPr="00300DA1">
        <w:rPr>
          <w:sz w:val="16"/>
          <w:szCs w:val="16"/>
        </w:rPr>
        <w:t>далее – Счет) и осуществляет расчетное обслуживание Клиента в порядке, предусмотренном действующим законодательством РФ, Банковскими правилами и Догов</w:t>
      </w:r>
      <w:r w:rsidRPr="00300DA1">
        <w:rPr>
          <w:sz w:val="16"/>
          <w:szCs w:val="16"/>
        </w:rPr>
        <w:t>о</w:t>
      </w:r>
      <w:r w:rsidRPr="00300DA1">
        <w:rPr>
          <w:sz w:val="16"/>
          <w:szCs w:val="16"/>
        </w:rPr>
        <w:t>ром.</w:t>
      </w:r>
    </w:p>
    <w:p w:rsidR="00300DA1" w:rsidRPr="00300DA1" w:rsidRDefault="00300DA1" w:rsidP="00300DA1">
      <w:pPr>
        <w:ind w:right="28" w:firstLine="709"/>
        <w:rPr>
          <w:sz w:val="16"/>
          <w:szCs w:val="16"/>
        </w:rPr>
      </w:pPr>
      <w:r w:rsidRPr="00300DA1">
        <w:rPr>
          <w:sz w:val="16"/>
          <w:szCs w:val="16"/>
        </w:rPr>
        <w:t>1.2. В соответствии с нормативными актами Банка России, одновременно с открытием Счета Банком о</w:t>
      </w:r>
      <w:r w:rsidRPr="00300DA1">
        <w:rPr>
          <w:sz w:val="16"/>
          <w:szCs w:val="16"/>
        </w:rPr>
        <w:t>т</w:t>
      </w:r>
      <w:r w:rsidRPr="00300DA1">
        <w:rPr>
          <w:sz w:val="16"/>
          <w:szCs w:val="16"/>
        </w:rPr>
        <w:t>крываются транзитный валютный счет. Проведение Банком операций по транзитному счету осуществляется в порядке, установленном актами Банка России.</w:t>
      </w:r>
    </w:p>
    <w:p w:rsidR="00300DA1" w:rsidRPr="00300DA1" w:rsidRDefault="00300DA1" w:rsidP="00300DA1">
      <w:pPr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1.3. При совершении операций по Счету Банк, в соответствии с действующим валютным законодательством РФ, выполняет функции агента валютного контроля в пределах предоставленных ему полномочий.</w:t>
      </w: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right="284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2. ПОРЯДОК ОТКРЫТИЯ И ВЕДЕНИЯ СЧЕТА</w:t>
      </w:r>
    </w:p>
    <w:p w:rsidR="00300DA1" w:rsidRPr="00300DA1" w:rsidRDefault="00300DA1" w:rsidP="00300DA1">
      <w:pPr>
        <w:ind w:right="284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right="28" w:firstLine="708"/>
        <w:rPr>
          <w:sz w:val="16"/>
          <w:szCs w:val="16"/>
        </w:rPr>
      </w:pPr>
      <w:r w:rsidRPr="00300DA1">
        <w:rPr>
          <w:sz w:val="16"/>
          <w:szCs w:val="16"/>
        </w:rPr>
        <w:t>2.1. Для открытия Счета Клиент представляет в Банк пакет документов пакет документов в соответствии с Перечнем, установленным Банком в зависимости от вида Клиента.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Клиента при заключении Договора и могут быть изменены и/или дополнены Банком в одностороннем порядке.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2.2. Перечень операций и порядок их совершения по Счету определяются действующим законодательством Российской Федерации, нормативными документами Центрального Банка Российской Федерации и Договором.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2.3. При совершении операций по Счету Банк, в соответствии с действующим валютным законодательством Российской Федерации, выполняет функции агента валютного контроля и, в пределах предоставленных ему полномочий, осуществляет проверку законности расчетов Клиента в соответствии с законодательством Российской Федерации в валюте Российской Федерации.</w:t>
      </w: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3. ПРАВА И ОБЯЗАННОСТИ СТОРОН</w:t>
      </w:r>
    </w:p>
    <w:p w:rsidR="00300DA1" w:rsidRPr="00300DA1" w:rsidRDefault="00300DA1" w:rsidP="00300DA1">
      <w:pPr>
        <w:ind w:right="-1" w:firstLine="709"/>
        <w:jc w:val="center"/>
        <w:rPr>
          <w:sz w:val="16"/>
          <w:szCs w:val="16"/>
        </w:rPr>
      </w:pPr>
    </w:p>
    <w:p w:rsidR="00300DA1" w:rsidRPr="00300DA1" w:rsidRDefault="00300DA1" w:rsidP="00300DA1">
      <w:pPr>
        <w:suppressAutoHyphens/>
        <w:ind w:right="-1" w:firstLine="709"/>
        <w:rPr>
          <w:i/>
          <w:sz w:val="16"/>
          <w:szCs w:val="16"/>
        </w:rPr>
      </w:pPr>
      <w:r w:rsidRPr="00300DA1">
        <w:rPr>
          <w:b/>
          <w:i/>
          <w:sz w:val="16"/>
          <w:szCs w:val="16"/>
        </w:rPr>
        <w:t>3.1. Банк обязан</w:t>
      </w:r>
      <w:r w:rsidRPr="00300DA1">
        <w:rPr>
          <w:i/>
          <w:sz w:val="16"/>
          <w:szCs w:val="16"/>
        </w:rPr>
        <w:t>: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3.1.1. Открыть по заявлению Клиента Счет Клиенту при представлении им пакета документов, предусмотренного п. 2.1. Договора, а также при внесении Клиентом платы, установленной Тарифами Банка, действующими в Банке на день открытия Счета.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3.1.2. Зачислять денежные средства, поступающие в адрес Клиента, без ограничения, за исключением случаев, предусмотренных действующим законодательством Российской Федерации.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Зачисление на Счет денежных средств, поступающих на корреспондентский счет Банка в пользу Клиента, производится не позднее рабочего дня, следующего за днем поступления </w:t>
      </w:r>
      <w:proofErr w:type="gramStart"/>
      <w:r w:rsidRPr="00300DA1">
        <w:rPr>
          <w:sz w:val="16"/>
          <w:szCs w:val="16"/>
        </w:rPr>
        <w:t>в</w:t>
      </w:r>
      <w:proofErr w:type="gramEnd"/>
      <w:r w:rsidRPr="00300DA1">
        <w:rPr>
          <w:sz w:val="16"/>
          <w:szCs w:val="16"/>
        </w:rPr>
        <w:t xml:space="preserve"> Банка платежного документа, позволяющего однозначно установить, что получателем средств является Клиент.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3.1.3. Выполнять распоряжения Клиента о перечислении денежных средств со Счета в порядке, установленном действующим законодательством Российской Федерации, Банковскими правилами и Договором.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3.1.4. Осуществлять списание денежных средств со Счета: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lastRenderedPageBreak/>
        <w:t xml:space="preserve">3.1.4.1. Списание денежных средств со Счета производится в </w:t>
      </w:r>
      <w:proofErr w:type="gramStart"/>
      <w:r w:rsidRPr="00300DA1">
        <w:rPr>
          <w:sz w:val="16"/>
          <w:szCs w:val="16"/>
        </w:rPr>
        <w:t>пределах</w:t>
      </w:r>
      <w:proofErr w:type="gramEnd"/>
      <w:r w:rsidRPr="00300DA1">
        <w:rPr>
          <w:sz w:val="16"/>
          <w:szCs w:val="16"/>
        </w:rPr>
        <w:t xml:space="preserve"> имеющихся на нем средств.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При недостаточности средств на Счете удовлетворение всех предъявленных </w:t>
      </w:r>
      <w:proofErr w:type="gramStart"/>
      <w:r w:rsidRPr="00300DA1">
        <w:rPr>
          <w:sz w:val="16"/>
          <w:szCs w:val="16"/>
        </w:rPr>
        <w:t>в</w:t>
      </w:r>
      <w:proofErr w:type="gramEnd"/>
      <w:r w:rsidRPr="00300DA1">
        <w:rPr>
          <w:sz w:val="16"/>
          <w:szCs w:val="16"/>
        </w:rPr>
        <w:t xml:space="preserve"> </w:t>
      </w:r>
      <w:proofErr w:type="gramStart"/>
      <w:r w:rsidRPr="00300DA1">
        <w:rPr>
          <w:sz w:val="16"/>
          <w:szCs w:val="16"/>
        </w:rPr>
        <w:t>нему</w:t>
      </w:r>
      <w:proofErr w:type="gramEnd"/>
      <w:r w:rsidRPr="00300DA1">
        <w:rPr>
          <w:sz w:val="16"/>
          <w:szCs w:val="16"/>
        </w:rPr>
        <w:t xml:space="preserve">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3.1.5. Банк принимает к исполнению от Клиента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3.1.5.1. </w:t>
      </w:r>
      <w:proofErr w:type="gramStart"/>
      <w:r w:rsidRPr="00300DA1">
        <w:rPr>
          <w:sz w:val="16"/>
          <w:szCs w:val="16"/>
        </w:rPr>
        <w:t>Платежный документ, поступивший в Банк от Клиента, считается подписанным уполномоченными лицами Клиента,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Клиента, содержащимися в переданной Банку карточке образцов подписей и оттиска печати Клиента.</w:t>
      </w:r>
      <w:proofErr w:type="gramEnd"/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3.1.6. Принимать к исполнению платежные документы Клиента в рабочие дни в течение операционного дня, установленного в Банке. Платежные документы Клиента, поступившие в Банк после окончания операционного дня, принимаются к исполнению следующим операционным днем.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3.1.7. Предоставить Клиенту комплекс услуг по расчетному обслуживанию.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3.1.8. Консультировать Клиента по вопросам, имеющим непосредственное отношение к расчетному обслуживанию по Договору.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3.1.9. Гарантировать тайну Счета, операций по Счету и сведений о Клиенте.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3.1.10. Информировать Клиента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300DA1" w:rsidRPr="00300DA1" w:rsidRDefault="00300DA1" w:rsidP="00300DA1">
      <w:pPr>
        <w:autoSpaceDE w:val="0"/>
        <w:autoSpaceDN w:val="0"/>
        <w:rPr>
          <w:color w:val="000000"/>
          <w:sz w:val="16"/>
          <w:szCs w:val="16"/>
        </w:rPr>
      </w:pPr>
      <w:r w:rsidRPr="00300DA1">
        <w:rPr>
          <w:sz w:val="16"/>
          <w:szCs w:val="16"/>
        </w:rPr>
        <w:t xml:space="preserve">            </w:t>
      </w:r>
      <w:r w:rsidRPr="00300DA1">
        <w:rPr>
          <w:color w:val="000000"/>
          <w:sz w:val="16"/>
          <w:szCs w:val="16"/>
        </w:rPr>
        <w:t xml:space="preserve">3.1.11. </w:t>
      </w:r>
      <w:proofErr w:type="gramStart"/>
      <w:r w:rsidRPr="00300DA1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300DA1" w:rsidRPr="00300DA1" w:rsidRDefault="00300DA1" w:rsidP="00300DA1">
      <w:pPr>
        <w:autoSpaceDE w:val="0"/>
        <w:autoSpaceDN w:val="0"/>
        <w:adjustRightInd w:val="0"/>
        <w:rPr>
          <w:sz w:val="16"/>
          <w:szCs w:val="16"/>
        </w:rPr>
      </w:pPr>
    </w:p>
    <w:p w:rsidR="00300DA1" w:rsidRPr="00300DA1" w:rsidRDefault="00300DA1" w:rsidP="00300DA1">
      <w:pPr>
        <w:ind w:right="-1"/>
        <w:rPr>
          <w:sz w:val="16"/>
          <w:szCs w:val="16"/>
        </w:rPr>
      </w:pPr>
    </w:p>
    <w:p w:rsidR="00300DA1" w:rsidRPr="00300DA1" w:rsidRDefault="00300DA1" w:rsidP="00300DA1">
      <w:pPr>
        <w:ind w:right="-1" w:firstLine="709"/>
        <w:rPr>
          <w:i/>
          <w:sz w:val="16"/>
          <w:szCs w:val="16"/>
        </w:rPr>
      </w:pPr>
      <w:r w:rsidRPr="00300DA1">
        <w:rPr>
          <w:b/>
          <w:i/>
          <w:sz w:val="16"/>
          <w:szCs w:val="16"/>
        </w:rPr>
        <w:t>3.2. Банк вправе</w:t>
      </w:r>
      <w:r w:rsidRPr="00300DA1">
        <w:rPr>
          <w:i/>
          <w:sz w:val="16"/>
          <w:szCs w:val="16"/>
        </w:rPr>
        <w:t>: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3.2.1. </w:t>
      </w:r>
      <w:proofErr w:type="gramStart"/>
      <w:r w:rsidRPr="00300DA1">
        <w:rPr>
          <w:sz w:val="16"/>
          <w:szCs w:val="16"/>
        </w:rPr>
        <w:t>Списывать денежные средства со Счета без распоряжения Клиента в случаях, предусмотренных действующим законодательством РФ, Банковскими правилами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 (далее – Банковские правила), и Договором.</w:t>
      </w:r>
      <w:proofErr w:type="gramEnd"/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3.2.2. Взыскивать с Клиента без распоряжения Клиента: 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- ошибочно зачисленные на Счет суммы, выявленные Банком;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- суммы, подлежащие уплате в соответствии с п.5, п.6.5 Договора;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- суммы, подлежащие уплате в соответствии с Тарифами Банка;  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- суммы задолженности Клиента по кредитным договорам, заключенным между Банком и Клиентом, включая основную сумму долга, проценты, пени, штрафы, а также убытки, причиненные Банку неисполнением (ненадлежащим исполнением) Клиентом обязательств по таким договорам.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3.2.3. Отказать Клиенту в осуществлении операций по Счету 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3.2.3.1.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и причитающегося Банку вознаграждения превышает остаток денежных средств на Счете.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3.2.3.2. </w:t>
      </w:r>
      <w:proofErr w:type="gramStart"/>
      <w:r w:rsidRPr="00300DA1">
        <w:rPr>
          <w:sz w:val="16"/>
          <w:szCs w:val="16"/>
        </w:rPr>
        <w:t>Отказать в выполнении распоряжения Клиента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300DA1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3.2.4. Отказать Клиенту в приеме к исполнению платежного документа в случае его ненадлежащего оформления Клиентом.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3.2.5. Требовать от Клиента предоставление дополнительной информации, обосновывающей характер сделок Клиента или сведений, необходимых для изучения хозяйственной деятельности Клиента, и иных сведений и документов в соответствии с положениями действующего законодательства Российской Федерации и нормативными актами Банка России, в срок, указанный в письменном запросе  Банка.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3.2.6. В одностороннем порядке изменять размер Тарифов за совершение операций по Счету с соблюдением требований </w:t>
      </w:r>
      <w:proofErr w:type="spellStart"/>
      <w:r w:rsidRPr="00300DA1">
        <w:rPr>
          <w:sz w:val="16"/>
          <w:szCs w:val="16"/>
        </w:rPr>
        <w:t>пп</w:t>
      </w:r>
      <w:proofErr w:type="spellEnd"/>
      <w:r w:rsidRPr="00300DA1">
        <w:rPr>
          <w:sz w:val="16"/>
          <w:szCs w:val="16"/>
        </w:rPr>
        <w:t>. 3.1.10. Договора.</w:t>
      </w:r>
    </w:p>
    <w:p w:rsidR="00300DA1" w:rsidRPr="00300DA1" w:rsidRDefault="00300DA1" w:rsidP="00300DA1">
      <w:pPr>
        <w:pStyle w:val="ConsPlusNormal"/>
        <w:jc w:val="both"/>
        <w:rPr>
          <w:ins w:id="0" w:author="lebedeva.na" w:date="2017-07-25T14:33:00Z"/>
          <w:sz w:val="16"/>
          <w:szCs w:val="16"/>
        </w:rPr>
      </w:pPr>
      <w:r w:rsidRPr="00300DA1">
        <w:rPr>
          <w:rFonts w:ascii="Times New Roman" w:hAnsi="Times New Roman" w:cs="Times New Roman"/>
          <w:sz w:val="16"/>
          <w:szCs w:val="16"/>
        </w:rPr>
        <w:t xml:space="preserve">3.2.7. </w:t>
      </w:r>
      <w:proofErr w:type="gramStart"/>
      <w:ins w:id="1" w:author="lebedeva.na" w:date="2017-07-25T14:33:00Z">
        <w:r w:rsidRPr="00300DA1">
          <w:rPr>
            <w:rFonts w:ascii="Times New Roman" w:hAnsi="Times New Roman" w:cs="Times New Roman"/>
            <w:sz w:val="16"/>
            <w:szCs w:val="16"/>
          </w:rPr>
          <w:t>В течение всего срока действия Договора требовать от Клиента, представителя Клиента, предоставления  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  </w:r>
        <w:proofErr w:type="gramEnd"/>
        <w:r w:rsidRPr="00300DA1">
          <w:rPr>
            <w:rFonts w:ascii="Times New Roman" w:hAnsi="Times New Roman" w:cs="Times New Roman"/>
            <w:sz w:val="16"/>
            <w:szCs w:val="16"/>
          </w:rPr>
  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  </w:r>
        <w:r w:rsidRPr="00300DA1">
          <w:rPr>
            <w:sz w:val="16"/>
            <w:szCs w:val="16"/>
          </w:rPr>
          <w:t xml:space="preserve">    </w:t>
        </w:r>
      </w:ins>
    </w:p>
    <w:p w:rsidR="00300DA1" w:rsidRPr="00300DA1" w:rsidRDefault="00300DA1" w:rsidP="00300DA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300DA1">
        <w:rPr>
          <w:rFonts w:ascii="Times New Roman" w:hAnsi="Times New Roman" w:cs="Times New Roman"/>
          <w:sz w:val="16"/>
          <w:szCs w:val="16"/>
        </w:rPr>
        <w:t>3.2.8. Расторгнуть договор банковского счета с Клиентом в случае принятия в течение кале</w:t>
      </w:r>
      <w:r w:rsidRPr="00300DA1">
        <w:rPr>
          <w:rFonts w:ascii="Times New Roman" w:hAnsi="Times New Roman" w:cs="Times New Roman"/>
          <w:sz w:val="16"/>
          <w:szCs w:val="16"/>
        </w:rPr>
        <w:t>н</w:t>
      </w:r>
      <w:r w:rsidRPr="00300DA1">
        <w:rPr>
          <w:rFonts w:ascii="Times New Roman" w:hAnsi="Times New Roman" w:cs="Times New Roman"/>
          <w:sz w:val="16"/>
          <w:szCs w:val="16"/>
        </w:rPr>
        <w:t xml:space="preserve">дарного года двух и более решений об отказе в выполнении распоряжения Клиента о совершении операции на основании </w:t>
      </w:r>
      <w:hyperlink r:id="rId4" w:history="1">
        <w:r w:rsidRPr="00300DA1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300DA1">
        <w:rPr>
          <w:rFonts w:ascii="Times New Roman" w:hAnsi="Times New Roman" w:cs="Times New Roman"/>
          <w:sz w:val="16"/>
          <w:szCs w:val="16"/>
        </w:rPr>
        <w:t xml:space="preserve">3.2.3.2  Договора. </w:t>
      </w:r>
    </w:p>
    <w:p w:rsidR="00300DA1" w:rsidRPr="00300DA1" w:rsidRDefault="00300DA1" w:rsidP="00300DA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300DA1">
        <w:rPr>
          <w:rFonts w:ascii="Times New Roman" w:hAnsi="Times New Roman" w:cs="Times New Roman"/>
          <w:sz w:val="16"/>
          <w:szCs w:val="16"/>
        </w:rPr>
        <w:t>3.2.9. 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</w:t>
      </w:r>
      <w:r w:rsidRPr="00300DA1">
        <w:rPr>
          <w:rFonts w:ascii="Times New Roman" w:hAnsi="Times New Roman" w:cs="Times New Roman"/>
          <w:sz w:val="16"/>
          <w:szCs w:val="16"/>
        </w:rPr>
        <w:t>а</w:t>
      </w:r>
      <w:r w:rsidRPr="00300DA1">
        <w:rPr>
          <w:rFonts w:ascii="Times New Roman" w:hAnsi="Times New Roman" w:cs="Times New Roman"/>
          <w:sz w:val="16"/>
          <w:szCs w:val="16"/>
        </w:rPr>
        <w:t>лифицированной электронной подписью.</w:t>
      </w:r>
    </w:p>
    <w:p w:rsidR="00300DA1" w:rsidRPr="00300DA1" w:rsidRDefault="00300DA1" w:rsidP="00300DA1">
      <w:pPr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00DA1" w:rsidRPr="00300DA1" w:rsidRDefault="00300DA1" w:rsidP="00300DA1">
      <w:pPr>
        <w:ind w:right="-1" w:firstLine="709"/>
        <w:rPr>
          <w:i/>
          <w:sz w:val="16"/>
          <w:szCs w:val="16"/>
        </w:rPr>
      </w:pPr>
      <w:r w:rsidRPr="00300DA1">
        <w:rPr>
          <w:b/>
          <w:i/>
          <w:sz w:val="16"/>
          <w:szCs w:val="16"/>
        </w:rPr>
        <w:t>3.3. Клиент обязан</w:t>
      </w:r>
      <w:r w:rsidRPr="00300DA1">
        <w:rPr>
          <w:i/>
          <w:sz w:val="16"/>
          <w:szCs w:val="16"/>
        </w:rPr>
        <w:t>: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3.3.1. Представить в Банк необходимые для открытия Счета документы, в соответствии с п. 2.1. Договора.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3.3.2. Соблюдать действующее законодательство Российской Федерации и выполнять требования нормативных актов по вопросам совершения расчетных операций.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lastRenderedPageBreak/>
        <w:t xml:space="preserve">3.3.3. </w:t>
      </w:r>
      <w:proofErr w:type="gramStart"/>
      <w:r w:rsidRPr="00300DA1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Клиента с юридическими лицами, созданными в соответствии с законодательством Российской Федерации в валюте Российской Федерации в порядке, предусмотренном действующим законодательством Российской Федерации и нормативными актами Банка России.</w:t>
      </w:r>
      <w:proofErr w:type="gramEnd"/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3.3.4. Оплачивать услуги Банка по совершению операций с денежными средствами, находящимися на Счете, в порядке, установленном п.5 Договора.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3.3.5.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300DA1">
        <w:rPr>
          <w:sz w:val="16"/>
          <w:szCs w:val="16"/>
        </w:rPr>
        <w:t>непоступлении</w:t>
      </w:r>
      <w:proofErr w:type="spellEnd"/>
      <w:r w:rsidRPr="00300DA1">
        <w:rPr>
          <w:sz w:val="16"/>
          <w:szCs w:val="16"/>
        </w:rPr>
        <w:t xml:space="preserve"> от Клиента в указанные сроки возражений совершенные операции и остаток средств на Счете считаются подтвержденными.</w:t>
      </w:r>
    </w:p>
    <w:p w:rsidR="00300DA1" w:rsidRPr="00300DA1" w:rsidRDefault="00300DA1" w:rsidP="00300DA1">
      <w:pPr>
        <w:ind w:firstLine="708"/>
        <w:rPr>
          <w:sz w:val="16"/>
          <w:szCs w:val="16"/>
        </w:rPr>
      </w:pPr>
      <w:r w:rsidRPr="00300DA1">
        <w:rPr>
          <w:sz w:val="16"/>
          <w:szCs w:val="16"/>
        </w:rPr>
        <w:t>3.3.6. В случае изменения сведений, представленных Клиентом в соответствии с п. 2.1. Дог</w:t>
      </w:r>
      <w:r w:rsidRPr="00300DA1">
        <w:rPr>
          <w:sz w:val="16"/>
          <w:szCs w:val="16"/>
        </w:rPr>
        <w:t>о</w:t>
      </w:r>
      <w:r w:rsidRPr="00300DA1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300DA1">
        <w:rPr>
          <w:sz w:val="16"/>
          <w:szCs w:val="16"/>
        </w:rPr>
        <w:t>с даты</w:t>
      </w:r>
      <w:proofErr w:type="gramEnd"/>
      <w:r w:rsidRPr="00300DA1">
        <w:rPr>
          <w:sz w:val="16"/>
          <w:szCs w:val="16"/>
        </w:rPr>
        <w:t xml:space="preserve"> такого изменения. </w:t>
      </w:r>
    </w:p>
    <w:p w:rsidR="00300DA1" w:rsidRPr="00300DA1" w:rsidRDefault="00300DA1" w:rsidP="00300DA1">
      <w:pPr>
        <w:ind w:firstLine="708"/>
        <w:rPr>
          <w:sz w:val="16"/>
          <w:szCs w:val="16"/>
        </w:rPr>
      </w:pPr>
      <w:r w:rsidRPr="00300DA1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3.3.7. Представлять в Банк надлежащим образом оформленные платежные и иные документы.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3.3.8.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3.3.9.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года.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3.3.10. В случае заключения Клиентом договора, предоставляющего контрагенту права списания денежных средств со Счета без распоряжения Клиента, Клиент обязан заключить с Банком дополнительное соглашение к договору банковского счета, содержащее условие о списании денежных средств без его распоряжения со Счета. Одновременно Клиент обязан предоставить в Банк сведения о получателе средств, имеющем право выставлять инкассовые поручения или платежные требования на списание денежных средств без распоряжения Клиента,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Клиента).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3.3.11.Перед заключением Договора ознакомиться с действующими Тарифами Банка.</w:t>
      </w:r>
    </w:p>
    <w:p w:rsidR="00300DA1" w:rsidRPr="00300DA1" w:rsidRDefault="00300DA1" w:rsidP="00300DA1">
      <w:pPr>
        <w:pStyle w:val="ConsPlusNormal"/>
        <w:ind w:firstLine="540"/>
        <w:jc w:val="both"/>
        <w:rPr>
          <w:sz w:val="16"/>
          <w:szCs w:val="16"/>
        </w:rPr>
      </w:pPr>
      <w:r w:rsidRPr="00300DA1">
        <w:rPr>
          <w:rFonts w:ascii="Times New Roman" w:hAnsi="Times New Roman" w:cs="Times New Roman"/>
          <w:sz w:val="16"/>
          <w:szCs w:val="16"/>
        </w:rPr>
        <w:t xml:space="preserve">    3.3.12. Предоставлять информацию, необходимую для </w:t>
      </w:r>
      <w:ins w:id="2" w:author="lebedeva.na" w:date="2017-07-25T14:44:00Z">
        <w:r w:rsidRPr="00300DA1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300DA1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300DA1">
        <w:rPr>
          <w:sz w:val="16"/>
          <w:szCs w:val="16"/>
        </w:rPr>
        <w:t xml:space="preserve"> </w:t>
      </w:r>
      <w:r w:rsidRPr="00300DA1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300DA1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300DA1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300DA1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300DA1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300DA1" w:rsidRPr="00300DA1" w:rsidRDefault="00300DA1" w:rsidP="00300DA1">
      <w:pPr>
        <w:ind w:right="-1"/>
        <w:rPr>
          <w:sz w:val="16"/>
          <w:szCs w:val="16"/>
        </w:rPr>
      </w:pPr>
    </w:p>
    <w:p w:rsidR="00300DA1" w:rsidRPr="00300DA1" w:rsidRDefault="00300DA1" w:rsidP="00300DA1">
      <w:pPr>
        <w:ind w:right="-1" w:firstLine="709"/>
        <w:rPr>
          <w:i/>
          <w:sz w:val="16"/>
          <w:szCs w:val="16"/>
        </w:rPr>
      </w:pPr>
      <w:r w:rsidRPr="00300DA1">
        <w:rPr>
          <w:b/>
          <w:i/>
          <w:sz w:val="16"/>
          <w:szCs w:val="16"/>
        </w:rPr>
        <w:t>3.4. Клиент вправе</w:t>
      </w:r>
      <w:r w:rsidRPr="00300DA1">
        <w:rPr>
          <w:i/>
          <w:sz w:val="16"/>
          <w:szCs w:val="16"/>
        </w:rPr>
        <w:t>:</w:t>
      </w:r>
    </w:p>
    <w:p w:rsidR="00300DA1" w:rsidRPr="00300DA1" w:rsidRDefault="00300DA1" w:rsidP="00300DA1">
      <w:pPr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3.4.1. Беспрепятственно распоряжаться денежными средствами, находящимися на Сч</w:t>
      </w:r>
      <w:r w:rsidRPr="00300DA1">
        <w:rPr>
          <w:sz w:val="16"/>
          <w:szCs w:val="16"/>
        </w:rPr>
        <w:t>е</w:t>
      </w:r>
      <w:r w:rsidRPr="00300DA1">
        <w:rPr>
          <w:sz w:val="16"/>
          <w:szCs w:val="16"/>
        </w:rPr>
        <w:t>те.</w:t>
      </w:r>
    </w:p>
    <w:p w:rsidR="00300DA1" w:rsidRPr="00300DA1" w:rsidRDefault="00300DA1" w:rsidP="00300DA1">
      <w:pPr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3.4.2. Осуществлять операции по Счету в порядке, установленном действующим законодательством РФ и Договором.</w:t>
      </w:r>
    </w:p>
    <w:p w:rsidR="00300DA1" w:rsidRPr="00300DA1" w:rsidRDefault="00300DA1" w:rsidP="00300DA1">
      <w:pPr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</w:t>
      </w:r>
      <w:r w:rsidRPr="00300DA1">
        <w:rPr>
          <w:sz w:val="16"/>
          <w:szCs w:val="16"/>
        </w:rPr>
        <w:t>е</w:t>
      </w:r>
      <w:r w:rsidRPr="00300DA1">
        <w:rPr>
          <w:sz w:val="16"/>
          <w:szCs w:val="16"/>
        </w:rPr>
        <w:t>нием Договора.</w:t>
      </w: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4. ВОЗНАГРАЖДЕНИЕ БАНКА ЗА СОВЕРШЕНИЕ ОПЕРАЦИЙ ПО СЧЕТУ</w:t>
      </w:r>
    </w:p>
    <w:p w:rsidR="00300DA1" w:rsidRPr="00300DA1" w:rsidRDefault="00300DA1" w:rsidP="00300DA1">
      <w:pPr>
        <w:ind w:right="-1" w:firstLine="709"/>
        <w:jc w:val="center"/>
        <w:rPr>
          <w:sz w:val="16"/>
          <w:szCs w:val="16"/>
        </w:rPr>
      </w:pPr>
    </w:p>
    <w:p w:rsidR="00300DA1" w:rsidRPr="00300DA1" w:rsidRDefault="00300DA1" w:rsidP="00300DA1">
      <w:pPr>
        <w:ind w:right="-1" w:firstLine="708"/>
        <w:rPr>
          <w:sz w:val="16"/>
          <w:szCs w:val="16"/>
        </w:rPr>
      </w:pPr>
      <w:r w:rsidRPr="00300DA1">
        <w:rPr>
          <w:sz w:val="16"/>
          <w:szCs w:val="16"/>
        </w:rPr>
        <w:t>4.1. За совершение операций с денежными средствами, находящимися на Счете, Клиент уплачивает Банку возн</w:t>
      </w:r>
      <w:r w:rsidRPr="00300DA1">
        <w:rPr>
          <w:sz w:val="16"/>
          <w:szCs w:val="16"/>
        </w:rPr>
        <w:t>а</w:t>
      </w:r>
      <w:r w:rsidRPr="00300DA1">
        <w:rPr>
          <w:sz w:val="16"/>
          <w:szCs w:val="16"/>
        </w:rPr>
        <w:t>граждение в соответствии с действующими тарифами Банка.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4.2. Вознаграждение уплачивается путем его списания Банком без распоряжения Клиента со Счета Клиента в сроки, установленные тарифами Банка. 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</w:p>
    <w:p w:rsidR="00300DA1" w:rsidRPr="00300DA1" w:rsidRDefault="00300DA1" w:rsidP="00300DA1">
      <w:pPr>
        <w:numPr>
          <w:ilvl w:val="12"/>
          <w:numId w:val="0"/>
        </w:numPr>
        <w:ind w:right="-1" w:firstLine="709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5. ОТВЕТСТВЕННОСТЬ СТОРОН</w:t>
      </w:r>
    </w:p>
    <w:p w:rsidR="00300DA1" w:rsidRPr="00300DA1" w:rsidRDefault="00300DA1" w:rsidP="00300DA1">
      <w:pPr>
        <w:numPr>
          <w:ilvl w:val="12"/>
          <w:numId w:val="0"/>
        </w:numPr>
        <w:ind w:right="-1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5.1.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5.2. </w:t>
      </w:r>
      <w:proofErr w:type="gramStart"/>
      <w:r w:rsidRPr="00300DA1">
        <w:rPr>
          <w:sz w:val="16"/>
          <w:szCs w:val="16"/>
        </w:rPr>
        <w:t>За несвоевременное зачисление на Счет поступивших Клиенту денежных средств либо их необоснованное списание Банком со Счета, а также невыполнения (ненадлежащего выполнения) указаний Клиента о перечислении денежных средств со Счета либо об их выдаче со Счета Банк уплачивает Клиенту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300DA1">
        <w:rPr>
          <w:sz w:val="16"/>
          <w:szCs w:val="16"/>
        </w:rPr>
        <w:t xml:space="preserve"> совершения соответствующей операции.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5.3. Банк не несет ответственности за правильность и достоверность информации, содержащейся в документах Клиента,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Клиент не принял мер по предупреждению такой ситуации, либо ситуация вызвана неисполнением обязатель</w:t>
      </w:r>
      <w:proofErr w:type="gramStart"/>
      <w:r w:rsidRPr="00300DA1">
        <w:rPr>
          <w:sz w:val="16"/>
          <w:szCs w:val="16"/>
        </w:rPr>
        <w:t>ств Кл</w:t>
      </w:r>
      <w:proofErr w:type="gramEnd"/>
      <w:r w:rsidRPr="00300DA1">
        <w:rPr>
          <w:sz w:val="16"/>
          <w:szCs w:val="16"/>
        </w:rPr>
        <w:t>иента по Договору или противоправными действиями должностных, доверенных лиц Клиента или третьих лиц.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5.4. Банк освобождается от ответственности в случае, если операции по Счету Клиента задерживаются по вине Банка России либо по другим причинам, не зависящим от Банка.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5.5. Клиент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предоставления в Банк.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5.6. В случае непредставления Клиентом Банку дополнительной информации и документов, в срок, указанный в п.3.2.6. Договора, Клиент уплачивает Банку штраф, установленный в соответствии с действующими тарифами Банка. 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proofErr w:type="gramStart"/>
      <w:r w:rsidRPr="00300DA1">
        <w:rPr>
          <w:sz w:val="16"/>
          <w:szCs w:val="16"/>
        </w:rPr>
        <w:t>5.7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300DA1">
        <w:rPr>
          <w:sz w:val="16"/>
          <w:szCs w:val="16"/>
        </w:rPr>
        <w:t>ств Ст</w:t>
      </w:r>
      <w:proofErr w:type="gramEnd"/>
      <w:r w:rsidRPr="00300DA1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Российской Федерации.</w:t>
      </w:r>
    </w:p>
    <w:p w:rsidR="00300DA1" w:rsidRPr="00300DA1" w:rsidRDefault="00300DA1" w:rsidP="00300DA1">
      <w:pPr>
        <w:ind w:firstLine="742"/>
        <w:rPr>
          <w:sz w:val="16"/>
          <w:szCs w:val="16"/>
        </w:rPr>
      </w:pPr>
    </w:p>
    <w:p w:rsidR="00300DA1" w:rsidRPr="00300DA1" w:rsidRDefault="00300DA1" w:rsidP="00300DA1">
      <w:pPr>
        <w:ind w:firstLine="742"/>
        <w:rPr>
          <w:sz w:val="16"/>
          <w:szCs w:val="16"/>
        </w:rPr>
      </w:pP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6. СРОК ДЕЙСТВИЯ ДОГОВОРА И ПОРЯДОК</w:t>
      </w:r>
    </w:p>
    <w:p w:rsidR="00300DA1" w:rsidRPr="00300DA1" w:rsidRDefault="00300DA1" w:rsidP="00300DA1">
      <w:pPr>
        <w:pStyle w:val="4"/>
        <w:ind w:left="0" w:right="-1" w:firstLine="709"/>
        <w:outlineLvl w:val="3"/>
        <w:rPr>
          <w:rFonts w:ascii="Times New Roman" w:hAnsi="Times New Roman"/>
          <w:szCs w:val="16"/>
        </w:rPr>
      </w:pPr>
      <w:r w:rsidRPr="00300DA1">
        <w:rPr>
          <w:rFonts w:ascii="Times New Roman" w:hAnsi="Times New Roman"/>
          <w:szCs w:val="16"/>
        </w:rPr>
        <w:t>ЕГО РАСТОРЖЕНИЯ. ЗАКРЫТИЕ СЧЕТА</w:t>
      </w:r>
    </w:p>
    <w:p w:rsidR="00300DA1" w:rsidRPr="00300DA1" w:rsidRDefault="00300DA1" w:rsidP="00300DA1">
      <w:pPr>
        <w:rPr>
          <w:sz w:val="16"/>
          <w:szCs w:val="16"/>
        </w:rPr>
      </w:pP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lastRenderedPageBreak/>
        <w:t>6.1. Договор вступает в силу с момента его заключения и действует до конца текущего календарного года.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6.2.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6.3. </w:t>
      </w:r>
      <w:proofErr w:type="gramStart"/>
      <w:r w:rsidRPr="00300DA1">
        <w:rPr>
          <w:sz w:val="16"/>
          <w:szCs w:val="16"/>
        </w:rPr>
        <w:t>Договор</w:t>
      </w:r>
      <w:proofErr w:type="gramEnd"/>
      <w:r w:rsidRPr="00300DA1">
        <w:rPr>
          <w:sz w:val="16"/>
          <w:szCs w:val="16"/>
        </w:rPr>
        <w:t xml:space="preserve"> может быть расторгнут на основании письменного заявления Клиента. В заявлении Клиента должно содержаться подтверждение остатка денежных средств на Счете на дату расторжения Договора. Остаток денежных средств на Счете по указанию Клиента в течение 7 (семи) рабочих дней после получения заявления Клиента о расторжении Договора (закрытии Счета) перечисляется по реквизитам, указанным Клиентом.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6.4.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Клиента.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средства.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6.5. Банк вправе отказаться от исполнения Договора и расторгнуть Договор в одностороннем порядке по истечении шестидесяти дней со дня направления Банком Клиенту Уведомления, в случае принятия в течение календарного года двух и более решений об отказе в выполнении распоряжения Клиента о совершении операции.</w:t>
      </w:r>
    </w:p>
    <w:p w:rsidR="00300DA1" w:rsidRPr="00300DA1" w:rsidRDefault="00300DA1" w:rsidP="00300DA1">
      <w:pPr>
        <w:suppressAutoHyphens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6.6. По требованию Банка </w:t>
      </w:r>
      <w:proofErr w:type="gramStart"/>
      <w:r w:rsidRPr="00300DA1">
        <w:rPr>
          <w:sz w:val="16"/>
          <w:szCs w:val="16"/>
        </w:rPr>
        <w:t>Договор</w:t>
      </w:r>
      <w:proofErr w:type="gramEnd"/>
      <w:r w:rsidRPr="00300DA1">
        <w:rPr>
          <w:sz w:val="16"/>
          <w:szCs w:val="16"/>
        </w:rPr>
        <w:t xml:space="preserve"> может быть расторгнут судом в следующих случаях:</w:t>
      </w:r>
    </w:p>
    <w:p w:rsidR="00300DA1" w:rsidRPr="00300DA1" w:rsidRDefault="00300DA1" w:rsidP="00300DA1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- когда сумма </w:t>
      </w:r>
      <w:proofErr w:type="gramStart"/>
      <w:r w:rsidRPr="00300DA1">
        <w:rPr>
          <w:sz w:val="16"/>
          <w:szCs w:val="16"/>
        </w:rPr>
        <w:t>денежных средств, хранящихся на Счете  составляет</w:t>
      </w:r>
      <w:proofErr w:type="gramEnd"/>
      <w:r w:rsidRPr="00300DA1">
        <w:rPr>
          <w:sz w:val="16"/>
          <w:szCs w:val="16"/>
        </w:rPr>
        <w:t xml:space="preserve"> меньше 2 000,00 (двух тысяч) рублей 00 копеек, и в случае если указанная сумма не будет восстановлена в течение 1 (одного) месяца со дня предупреждения Клиента Банком об этом;</w:t>
      </w:r>
    </w:p>
    <w:p w:rsidR="00300DA1" w:rsidRPr="00300DA1" w:rsidRDefault="00300DA1" w:rsidP="00300DA1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- при отсутствии операций по Счету в течение года. </w:t>
      </w: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 xml:space="preserve">6.7. Расторжение Договора является основанием для закрытия Счета. </w:t>
      </w: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right="-1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7. ПРОЧИЕ УСЛОВИЯ</w:t>
      </w:r>
    </w:p>
    <w:p w:rsidR="00300DA1" w:rsidRPr="00300DA1" w:rsidRDefault="00300DA1" w:rsidP="00300DA1">
      <w:pPr>
        <w:ind w:right="-1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suppressAutoHyphens/>
        <w:ind w:right="-1" w:firstLine="709"/>
        <w:rPr>
          <w:sz w:val="16"/>
          <w:szCs w:val="16"/>
        </w:rPr>
      </w:pPr>
      <w:r w:rsidRPr="00300DA1">
        <w:rPr>
          <w:sz w:val="16"/>
          <w:szCs w:val="16"/>
        </w:rPr>
        <w:t>7.1. Проценты за пользование Банком денежными средствами на Счете не уплачиваются.</w:t>
      </w:r>
    </w:p>
    <w:p w:rsidR="00300DA1" w:rsidRPr="00300DA1" w:rsidRDefault="00300DA1" w:rsidP="00300DA1">
      <w:pPr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7.2. Разногласия и споры, возникающие в связи с Договором, подлежат урегулированию ме</w:t>
      </w:r>
      <w:r w:rsidRPr="00300DA1">
        <w:rPr>
          <w:sz w:val="16"/>
          <w:szCs w:val="16"/>
        </w:rPr>
        <w:t>ж</w:t>
      </w:r>
      <w:r w:rsidRPr="00300DA1">
        <w:rPr>
          <w:sz w:val="16"/>
          <w:szCs w:val="16"/>
        </w:rPr>
        <w:t xml:space="preserve">ду Сторонами посредством переговоров. </w:t>
      </w:r>
    </w:p>
    <w:p w:rsidR="00300DA1" w:rsidRPr="00300DA1" w:rsidRDefault="00300DA1" w:rsidP="00300DA1">
      <w:pPr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В случае</w:t>
      </w:r>
      <w:proofErr w:type="gramStart"/>
      <w:r w:rsidRPr="00300DA1">
        <w:rPr>
          <w:sz w:val="16"/>
          <w:szCs w:val="16"/>
        </w:rPr>
        <w:t>,</w:t>
      </w:r>
      <w:proofErr w:type="gramEnd"/>
      <w:r w:rsidRPr="00300DA1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300DA1">
        <w:rPr>
          <w:sz w:val="16"/>
          <w:szCs w:val="16"/>
        </w:rPr>
        <w:t>о</w:t>
      </w:r>
      <w:r w:rsidRPr="00300DA1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300DA1" w:rsidRPr="00300DA1" w:rsidRDefault="00300DA1" w:rsidP="00300DA1">
      <w:pPr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7.3. Договор составлен в двух экземплярах, имеющих одинаковую юридическую силу, по о</w:t>
      </w:r>
      <w:r w:rsidRPr="00300DA1">
        <w:rPr>
          <w:sz w:val="16"/>
          <w:szCs w:val="16"/>
        </w:rPr>
        <w:t>д</w:t>
      </w:r>
      <w:r w:rsidRPr="00300DA1">
        <w:rPr>
          <w:sz w:val="16"/>
          <w:szCs w:val="16"/>
        </w:rPr>
        <w:t>ному для каждой из Сторон.</w:t>
      </w:r>
    </w:p>
    <w:p w:rsidR="00300DA1" w:rsidRPr="00300DA1" w:rsidRDefault="00300DA1" w:rsidP="00300DA1">
      <w:pPr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7.4.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300DA1">
        <w:rPr>
          <w:sz w:val="16"/>
          <w:szCs w:val="16"/>
        </w:rPr>
        <w:t>е</w:t>
      </w:r>
      <w:r w:rsidRPr="00300DA1">
        <w:rPr>
          <w:sz w:val="16"/>
          <w:szCs w:val="16"/>
        </w:rPr>
        <w:t>нения и дополнения к Договору являются его неотъемлемыми частями.</w:t>
      </w:r>
    </w:p>
    <w:p w:rsidR="00300DA1" w:rsidRPr="00300DA1" w:rsidRDefault="00300DA1" w:rsidP="00300DA1">
      <w:pPr>
        <w:ind w:firstLine="709"/>
        <w:rPr>
          <w:sz w:val="16"/>
          <w:szCs w:val="16"/>
        </w:rPr>
      </w:pPr>
      <w:r w:rsidRPr="00300DA1">
        <w:rPr>
          <w:sz w:val="16"/>
          <w:szCs w:val="16"/>
        </w:rPr>
        <w:t>7.5.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300DA1" w:rsidRPr="00300DA1" w:rsidRDefault="00300DA1" w:rsidP="00300DA1">
      <w:pPr>
        <w:ind w:right="-1" w:firstLine="709"/>
        <w:rPr>
          <w:b/>
          <w:sz w:val="16"/>
          <w:szCs w:val="16"/>
        </w:rPr>
      </w:pPr>
    </w:p>
    <w:p w:rsidR="00300DA1" w:rsidRPr="00300DA1" w:rsidRDefault="00300DA1" w:rsidP="00300DA1">
      <w:pPr>
        <w:ind w:right="-1" w:firstLine="709"/>
        <w:jc w:val="center"/>
        <w:rPr>
          <w:b/>
          <w:sz w:val="16"/>
          <w:szCs w:val="16"/>
        </w:rPr>
      </w:pPr>
    </w:p>
    <w:p w:rsidR="00300DA1" w:rsidRPr="00300DA1" w:rsidRDefault="00300DA1" w:rsidP="00300DA1">
      <w:pPr>
        <w:ind w:left="284" w:right="284" w:firstLine="426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 xml:space="preserve">8. ЮРИДИЧЕСКИЕ АДРЕСА, ПЛАТЕЖНЫЕ РЕКВИЗИТЫ </w:t>
      </w:r>
    </w:p>
    <w:p w:rsidR="00300DA1" w:rsidRPr="00300DA1" w:rsidRDefault="00300DA1" w:rsidP="00300DA1">
      <w:pPr>
        <w:ind w:left="284" w:right="284" w:firstLine="426"/>
        <w:jc w:val="center"/>
        <w:rPr>
          <w:b/>
          <w:sz w:val="16"/>
          <w:szCs w:val="16"/>
        </w:rPr>
      </w:pPr>
      <w:r w:rsidRPr="00300DA1">
        <w:rPr>
          <w:b/>
          <w:sz w:val="16"/>
          <w:szCs w:val="16"/>
        </w:rPr>
        <w:t>И ПОДПИСИ СТОРОН</w:t>
      </w:r>
    </w:p>
    <w:p w:rsidR="00300DA1" w:rsidRPr="00300DA1" w:rsidRDefault="00300DA1" w:rsidP="00300DA1">
      <w:pPr>
        <w:ind w:left="284" w:right="284" w:firstLine="426"/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20"/>
        <w:gridCol w:w="36"/>
        <w:gridCol w:w="4783"/>
      </w:tblGrid>
      <w:tr w:rsidR="00300DA1" w:rsidRPr="00300DA1" w:rsidTr="00D64038">
        <w:tblPrEx>
          <w:tblCellMar>
            <w:top w:w="0" w:type="dxa"/>
            <w:bottom w:w="0" w:type="dxa"/>
          </w:tblCellMar>
        </w:tblPrEx>
        <w:tc>
          <w:tcPr>
            <w:tcW w:w="4856" w:type="dxa"/>
            <w:gridSpan w:val="2"/>
          </w:tcPr>
          <w:p w:rsidR="00300DA1" w:rsidRPr="00300DA1" w:rsidRDefault="00300DA1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300DA1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300DA1" w:rsidRPr="00300DA1" w:rsidRDefault="00300DA1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300DA1">
              <w:rPr>
                <w:b/>
                <w:sz w:val="16"/>
                <w:szCs w:val="16"/>
              </w:rPr>
              <w:t>КЛИЕНТ:</w:t>
            </w:r>
          </w:p>
        </w:tc>
      </w:tr>
      <w:tr w:rsidR="00300DA1" w:rsidRPr="00300DA1" w:rsidTr="00D64038">
        <w:tblPrEx>
          <w:tblCellMar>
            <w:top w:w="0" w:type="dxa"/>
            <w:bottom w:w="0" w:type="dxa"/>
          </w:tblCellMar>
          <w:tblLook w:val="0000"/>
        </w:tblPrEx>
        <w:trPr>
          <w:trHeight w:val="511"/>
        </w:trPr>
        <w:tc>
          <w:tcPr>
            <w:tcW w:w="4820" w:type="dxa"/>
          </w:tcPr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_______________________________________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Адрес:_________________________________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ИНН __________________________________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БИК __________________________________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К/С ___________________________________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Руководитель 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300DA1" w:rsidRPr="00300DA1" w:rsidRDefault="00300DA1" w:rsidP="00D64038">
            <w:pPr>
              <w:ind w:right="-70"/>
              <w:rPr>
                <w:sz w:val="16"/>
                <w:szCs w:val="16"/>
              </w:rPr>
            </w:pPr>
          </w:p>
          <w:p w:rsidR="00300DA1" w:rsidRPr="00300DA1" w:rsidRDefault="00300DA1" w:rsidP="00D64038">
            <w:pPr>
              <w:ind w:right="-7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М.П.</w:t>
            </w:r>
          </w:p>
          <w:p w:rsidR="00300DA1" w:rsidRPr="00300DA1" w:rsidRDefault="00300DA1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300DA1" w:rsidRPr="00300DA1" w:rsidRDefault="00300DA1" w:rsidP="00D64038">
            <w:pPr>
              <w:ind w:right="284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Главный бухгалтер 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300DA1" w:rsidRPr="00300DA1" w:rsidRDefault="00300DA1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______________________________________</w:t>
            </w:r>
          </w:p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______________________________________</w:t>
            </w:r>
          </w:p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______________________________________</w:t>
            </w:r>
          </w:p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______________________________________</w:t>
            </w:r>
          </w:p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______________________________________</w:t>
            </w:r>
          </w:p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Руководитель 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300DA1" w:rsidRPr="00300DA1" w:rsidRDefault="00300DA1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300DA1" w:rsidRPr="00300DA1" w:rsidRDefault="00300DA1" w:rsidP="00D64038">
            <w:pPr>
              <w:ind w:right="-7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М.П.</w:t>
            </w:r>
          </w:p>
          <w:p w:rsidR="00300DA1" w:rsidRPr="00300DA1" w:rsidRDefault="00300DA1" w:rsidP="00D64038">
            <w:pPr>
              <w:ind w:right="-70"/>
              <w:rPr>
                <w:sz w:val="16"/>
                <w:szCs w:val="16"/>
              </w:rPr>
            </w:pPr>
          </w:p>
          <w:p w:rsidR="00300DA1" w:rsidRPr="00300DA1" w:rsidRDefault="00300DA1" w:rsidP="00D64038">
            <w:pPr>
              <w:ind w:right="284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Главный бухгалтер _______________________________</w:t>
            </w:r>
          </w:p>
          <w:p w:rsidR="00300DA1" w:rsidRPr="00300DA1" w:rsidRDefault="00300DA1" w:rsidP="00D64038">
            <w:pPr>
              <w:ind w:right="-450"/>
              <w:rPr>
                <w:sz w:val="16"/>
                <w:szCs w:val="16"/>
              </w:rPr>
            </w:pPr>
            <w:r w:rsidRPr="00300DA1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300DA1" w:rsidRPr="00300DA1" w:rsidRDefault="00300DA1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300DA1" w:rsidRDefault="009C7613">
      <w:pPr>
        <w:rPr>
          <w:sz w:val="16"/>
          <w:szCs w:val="16"/>
        </w:rPr>
      </w:pPr>
    </w:p>
    <w:sectPr w:rsidR="009C7613" w:rsidRPr="00300DA1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00DA1"/>
    <w:rsid w:val="00300DA1"/>
    <w:rsid w:val="006E74AF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300DA1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00DA1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a3">
    <w:name w:val="caption"/>
    <w:basedOn w:val="a"/>
    <w:uiPriority w:val="99"/>
    <w:qFormat/>
    <w:rsid w:val="00300DA1"/>
    <w:pPr>
      <w:jc w:val="center"/>
    </w:pPr>
    <w:rPr>
      <w:b/>
    </w:rPr>
  </w:style>
  <w:style w:type="paragraph" w:customStyle="1" w:styleId="ConsPlusNormal">
    <w:name w:val="ConsPlusNormal"/>
    <w:rsid w:val="00300D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4">
    <w:name w:val="заголовок 4"/>
    <w:basedOn w:val="a"/>
    <w:next w:val="a"/>
    <w:uiPriority w:val="99"/>
    <w:rsid w:val="00300DA1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FD6639B152F9EB29462D322C0F772BD7A7CD23509003E37510F366D04FD320DF9895FA5509E0B724m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3351</Words>
  <Characters>19103</Characters>
  <Application>Microsoft Office Word</Application>
  <DocSecurity>0</DocSecurity>
  <Lines>159</Lines>
  <Paragraphs>44</Paragraphs>
  <ScaleCrop>false</ScaleCrop>
  <Company/>
  <LinksUpToDate>false</LinksUpToDate>
  <CharactersWithSpaces>22410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2017-07-27T12:59:00Z</dcterms:created>
  <dcterms:modified xsi:type="dcterms:W3CDTF">2017-07-27T13:00:00Z</dcterms:modified>
</cp:coreProperties>
</file>